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104B" w:rsidRPr="00AB104B" w:rsidRDefault="00AB104B" w:rsidP="00AB104B">
      <w:pPr>
        <w:pStyle w:val="NormalWeb"/>
        <w:rPr>
          <w:rFonts w:ascii="Arial" w:hAnsi="Arial" w:cs="Arial"/>
          <w:b/>
          <w:color w:val="000000"/>
          <w:sz w:val="18"/>
          <w:szCs w:val="18"/>
        </w:rPr>
      </w:pPr>
      <w:r w:rsidRPr="00AB104B">
        <w:rPr>
          <w:rFonts w:ascii="Arial" w:hAnsi="Arial" w:cs="Arial"/>
          <w:b/>
          <w:noProof/>
          <w:color w:val="000000"/>
          <w:sz w:val="18"/>
          <w:szCs w:val="18"/>
          <w:lang w:val="en-GB" w:eastAsia="en-GB"/>
        </w:rPr>
        <w:drawing>
          <wp:inline distT="0" distB="0" distL="0" distR="0" wp14:anchorId="39F561BA">
            <wp:extent cx="1146175" cy="1524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46175" cy="152400"/>
                    </a:xfrm>
                    <a:prstGeom prst="rect">
                      <a:avLst/>
                    </a:prstGeom>
                    <a:noFill/>
                  </pic:spPr>
                </pic:pic>
              </a:graphicData>
            </a:graphic>
          </wp:inline>
        </w:drawing>
      </w:r>
    </w:p>
    <w:p w:rsidR="00AB104B" w:rsidRPr="00AB104B" w:rsidRDefault="00AB104B" w:rsidP="00AB104B">
      <w:pPr>
        <w:pStyle w:val="NormalWeb"/>
        <w:rPr>
          <w:rFonts w:ascii="Arial" w:hAnsi="Arial" w:cs="Arial"/>
          <w:b/>
          <w:color w:val="000000"/>
          <w:sz w:val="18"/>
          <w:szCs w:val="18"/>
        </w:rPr>
      </w:pPr>
    </w:p>
    <w:p w:rsidR="00AB104B" w:rsidRPr="00AB104B" w:rsidRDefault="0058061D" w:rsidP="00AB104B">
      <w:pPr>
        <w:pStyle w:val="NormalWeb"/>
        <w:jc w:val="center"/>
        <w:rPr>
          <w:rFonts w:asciiTheme="minorHAnsi" w:hAnsiTheme="minorHAnsi" w:cs="Arial"/>
          <w:b/>
          <w:color w:val="000000"/>
          <w:sz w:val="20"/>
          <w:szCs w:val="20"/>
          <w:u w:val="single"/>
        </w:rPr>
      </w:pPr>
      <w:r>
        <w:rPr>
          <w:rFonts w:asciiTheme="minorHAnsi" w:hAnsiTheme="minorHAnsi" w:cs="Arial"/>
          <w:b/>
          <w:color w:val="000000"/>
          <w:sz w:val="20"/>
          <w:szCs w:val="20"/>
          <w:u w:val="single"/>
        </w:rPr>
        <w:t xml:space="preserve">Data Scientist </w:t>
      </w:r>
    </w:p>
    <w:p w:rsidR="00AB104B" w:rsidRPr="00AB104B" w:rsidRDefault="00AB104B" w:rsidP="00AB104B">
      <w:pPr>
        <w:pStyle w:val="NormalWeb"/>
        <w:jc w:val="center"/>
        <w:rPr>
          <w:rFonts w:asciiTheme="minorHAnsi" w:hAnsiTheme="minorHAnsi" w:cs="Arial"/>
          <w:b/>
          <w:color w:val="000000"/>
          <w:sz w:val="20"/>
          <w:szCs w:val="20"/>
          <w:u w:val="single"/>
        </w:rPr>
      </w:pPr>
    </w:p>
    <w:p w:rsidR="00AB104B" w:rsidRPr="00AB104B" w:rsidRDefault="00AB104B" w:rsidP="00AB104B">
      <w:pPr>
        <w:pStyle w:val="NormalWeb"/>
        <w:jc w:val="center"/>
        <w:rPr>
          <w:rFonts w:asciiTheme="minorHAnsi" w:hAnsiTheme="minorHAnsi" w:cs="Arial"/>
          <w:b/>
          <w:color w:val="000000"/>
          <w:sz w:val="20"/>
          <w:szCs w:val="20"/>
          <w:u w:val="single"/>
        </w:rPr>
      </w:pPr>
    </w:p>
    <w:p w:rsidR="0009448F" w:rsidRDefault="0009448F" w:rsidP="0009448F">
      <w:pPr>
        <w:pStyle w:val="NormalWeb"/>
        <w:rPr>
          <w:ins w:id="0" w:author="Klein, Aviad (Agoda)" w:date="2014-06-11T12:41:00Z"/>
          <w:rFonts w:asciiTheme="minorHAnsi" w:hAnsiTheme="minorHAnsi" w:cs="Arial"/>
          <w:b/>
          <w:sz w:val="20"/>
          <w:szCs w:val="20"/>
        </w:rPr>
      </w:pPr>
      <w:ins w:id="1" w:author="Klein, Aviad (Agoda)" w:date="2014-06-11T12:40:00Z">
        <w:r>
          <w:rPr>
            <w:rFonts w:asciiTheme="minorHAnsi" w:hAnsiTheme="minorHAnsi" w:cs="Arial"/>
            <w:b/>
            <w:sz w:val="20"/>
            <w:szCs w:val="20"/>
          </w:rPr>
          <w:t>Company : Agoda Services Company</w:t>
        </w:r>
      </w:ins>
      <w:ins w:id="2" w:author="Klein, Aviad (Agoda)" w:date="2014-06-11T12:41:00Z">
        <w:r>
          <w:rPr>
            <w:rFonts w:asciiTheme="minorHAnsi" w:hAnsiTheme="minorHAnsi" w:cs="Arial"/>
            <w:b/>
            <w:sz w:val="20"/>
            <w:szCs w:val="20"/>
          </w:rPr>
          <w:t xml:space="preserve"> Limited (Priceline group subsidiary)</w:t>
        </w:r>
      </w:ins>
    </w:p>
    <w:p w:rsidR="0009448F" w:rsidRDefault="0009448F" w:rsidP="0009448F">
      <w:pPr>
        <w:pStyle w:val="NormalWeb"/>
        <w:rPr>
          <w:ins w:id="3" w:author="Klein, Aviad (Agoda)" w:date="2014-06-11T12:40:00Z"/>
          <w:rFonts w:asciiTheme="minorHAnsi" w:hAnsiTheme="minorHAnsi" w:cs="Arial"/>
          <w:b/>
          <w:sz w:val="20"/>
          <w:szCs w:val="20"/>
        </w:rPr>
      </w:pPr>
      <w:ins w:id="4" w:author="Klein, Aviad (Agoda)" w:date="2014-06-11T12:41:00Z">
        <w:r>
          <w:rPr>
            <w:rFonts w:asciiTheme="minorHAnsi" w:hAnsiTheme="minorHAnsi" w:cs="Arial"/>
            <w:b/>
            <w:sz w:val="20"/>
            <w:szCs w:val="20"/>
          </w:rPr>
          <w:t>Website : www.agoda.com</w:t>
        </w:r>
      </w:ins>
    </w:p>
    <w:p w:rsidR="003E19A8" w:rsidRPr="00EB700A" w:rsidRDefault="00AB104B" w:rsidP="00AB104B">
      <w:pPr>
        <w:pStyle w:val="NormalWeb"/>
        <w:rPr>
          <w:rFonts w:asciiTheme="minorHAnsi" w:hAnsiTheme="minorHAnsi" w:cs="Arial"/>
          <w:sz w:val="20"/>
          <w:szCs w:val="20"/>
        </w:rPr>
      </w:pPr>
      <w:r w:rsidRPr="00EB700A">
        <w:rPr>
          <w:rFonts w:asciiTheme="minorHAnsi" w:hAnsiTheme="minorHAnsi" w:cs="Arial"/>
          <w:b/>
          <w:sz w:val="20"/>
          <w:szCs w:val="20"/>
        </w:rPr>
        <w:t>Location</w:t>
      </w:r>
      <w:r w:rsidRPr="00EB700A">
        <w:rPr>
          <w:rFonts w:asciiTheme="minorHAnsi" w:hAnsiTheme="minorHAnsi" w:cs="Arial"/>
          <w:sz w:val="20"/>
          <w:szCs w:val="20"/>
        </w:rPr>
        <w:t xml:space="preserve"> – Bangkok</w:t>
      </w:r>
      <w:ins w:id="5" w:author="Klein, Aviad (Agoda)" w:date="2014-06-11T12:41:00Z">
        <w:r w:rsidR="0009448F">
          <w:rPr>
            <w:rFonts w:asciiTheme="minorHAnsi" w:hAnsiTheme="minorHAnsi" w:cs="Arial"/>
            <w:sz w:val="20"/>
            <w:szCs w:val="20"/>
          </w:rPr>
          <w:t>, Thailand</w:t>
        </w:r>
      </w:ins>
      <w:del w:id="6" w:author="Klein, Aviad (Agoda)" w:date="2014-06-11T12:41:00Z">
        <w:r w:rsidR="000F6EC2" w:rsidRPr="00EB700A" w:rsidDel="0009448F">
          <w:rPr>
            <w:rFonts w:asciiTheme="minorHAnsi" w:hAnsiTheme="minorHAnsi" w:cs="Arial"/>
            <w:sz w:val="20"/>
            <w:szCs w:val="20"/>
          </w:rPr>
          <w:delText xml:space="preserve"> </w:delText>
        </w:r>
      </w:del>
    </w:p>
    <w:p w:rsidR="00AB104B" w:rsidRPr="0009448F" w:rsidRDefault="00AB104B" w:rsidP="00AB104B">
      <w:pPr>
        <w:pStyle w:val="NormalWeb"/>
        <w:rPr>
          <w:rFonts w:asciiTheme="minorHAnsi" w:hAnsiTheme="minorHAnsi"/>
          <w:sz w:val="20"/>
          <w:szCs w:val="20"/>
          <w:rPrChange w:id="7" w:author="Klein, Aviad (Agoda)" w:date="2014-06-11T12:41:00Z">
            <w:rPr>
              <w:rFonts w:asciiTheme="minorHAnsi" w:hAnsiTheme="minorHAnsi"/>
              <w:sz w:val="20"/>
              <w:szCs w:val="20"/>
              <w:lang w:val="en"/>
            </w:rPr>
          </w:rPrChange>
        </w:rPr>
      </w:pPr>
    </w:p>
    <w:p w:rsidR="00AB104B" w:rsidRPr="00EB700A" w:rsidRDefault="00AB104B" w:rsidP="00AB104B">
      <w:pPr>
        <w:pStyle w:val="NormalWeb"/>
        <w:rPr>
          <w:rFonts w:asciiTheme="minorHAnsi" w:hAnsiTheme="minorHAnsi"/>
          <w:b/>
          <w:sz w:val="20"/>
          <w:szCs w:val="20"/>
          <w:u w:val="single"/>
          <w:lang w:val="en"/>
        </w:rPr>
      </w:pPr>
      <w:r w:rsidRPr="00EB700A">
        <w:rPr>
          <w:rFonts w:asciiTheme="minorHAnsi" w:hAnsiTheme="minorHAnsi"/>
          <w:b/>
          <w:sz w:val="20"/>
          <w:szCs w:val="20"/>
          <w:u w:val="single"/>
          <w:lang w:val="en"/>
        </w:rPr>
        <w:t>Job Description</w:t>
      </w:r>
    </w:p>
    <w:p w:rsidR="0058061D" w:rsidRPr="0058061D" w:rsidRDefault="0058061D" w:rsidP="0058061D">
      <w:pPr>
        <w:shd w:val="clear" w:color="auto" w:fill="FFFFFF"/>
        <w:spacing w:before="100" w:beforeAutospacing="1" w:after="100" w:afterAutospacing="1" w:line="240" w:lineRule="auto"/>
        <w:jc w:val="both"/>
        <w:rPr>
          <w:rFonts w:eastAsia="Times New Roman" w:cs="Arial"/>
          <w:sz w:val="20"/>
          <w:szCs w:val="20"/>
        </w:rPr>
      </w:pPr>
      <w:r w:rsidRPr="0058061D">
        <w:rPr>
          <w:rFonts w:eastAsia="Times New Roman" w:cs="Arial"/>
          <w:sz w:val="20"/>
          <w:szCs w:val="20"/>
        </w:rPr>
        <w:t xml:space="preserve">We’re Hiring Data Scientists! </w:t>
      </w:r>
    </w:p>
    <w:p w:rsidR="0058061D" w:rsidRPr="0058061D" w:rsidRDefault="0058061D" w:rsidP="0058061D">
      <w:pPr>
        <w:shd w:val="clear" w:color="auto" w:fill="FFFFFF"/>
        <w:spacing w:before="100" w:beforeAutospacing="1" w:after="100" w:afterAutospacing="1" w:line="240" w:lineRule="auto"/>
        <w:jc w:val="both"/>
        <w:rPr>
          <w:rFonts w:eastAsia="Times New Roman" w:cs="Arial"/>
          <w:sz w:val="20"/>
          <w:szCs w:val="20"/>
        </w:rPr>
      </w:pPr>
      <w:r w:rsidRPr="0058061D">
        <w:rPr>
          <w:rFonts w:eastAsia="Times New Roman" w:cs="Arial"/>
          <w:sz w:val="20"/>
          <w:szCs w:val="20"/>
        </w:rPr>
        <w:t>Agoda.com is the largest and fastest growing online hotel booking platform in Asia. And as a Priceline Group company, we are part of the largest online travel company in the world. We have the dynamism and short chain of command of a startup and the capital to make things happen. What’s stopping you from getting in touch?</w:t>
      </w:r>
    </w:p>
    <w:p w:rsidR="0058061D" w:rsidRPr="0058061D" w:rsidRDefault="0058061D" w:rsidP="0058061D">
      <w:pPr>
        <w:shd w:val="clear" w:color="auto" w:fill="FFFFFF"/>
        <w:spacing w:before="100" w:beforeAutospacing="1" w:after="100" w:afterAutospacing="1" w:line="240" w:lineRule="auto"/>
        <w:jc w:val="both"/>
        <w:rPr>
          <w:rFonts w:eastAsia="Times New Roman" w:cs="Arial"/>
          <w:sz w:val="20"/>
          <w:szCs w:val="20"/>
        </w:rPr>
      </w:pPr>
      <w:r w:rsidRPr="0058061D">
        <w:rPr>
          <w:rFonts w:eastAsia="Times New Roman" w:cs="Arial"/>
          <w:sz w:val="20"/>
          <w:szCs w:val="20"/>
        </w:rPr>
        <w:t>Bangkok:  While it’s 30°+ outside, our engineers don’t sweat, knowing they have the coolest jobs out there. Working in one of the largest international Internet employers headquartered in Asia, your work has an impact on what we do around the globe.</w:t>
      </w:r>
    </w:p>
    <w:p w:rsidR="0058061D" w:rsidRPr="0058061D" w:rsidRDefault="0058061D" w:rsidP="0058061D">
      <w:pPr>
        <w:shd w:val="clear" w:color="auto" w:fill="FFFFFF"/>
        <w:spacing w:before="100" w:beforeAutospacing="1" w:after="100" w:afterAutospacing="1" w:line="240" w:lineRule="auto"/>
        <w:jc w:val="both"/>
        <w:rPr>
          <w:rFonts w:eastAsia="Times New Roman" w:cs="Arial"/>
          <w:sz w:val="20"/>
          <w:szCs w:val="20"/>
        </w:rPr>
      </w:pPr>
      <w:r w:rsidRPr="0058061D">
        <w:rPr>
          <w:rFonts w:eastAsia="Times New Roman" w:cs="Arial"/>
          <w:sz w:val="20"/>
          <w:szCs w:val="20"/>
        </w:rPr>
        <w:t>We move fast – why wait ages to see your ideas go live?  Work on tough challenges, safe in the knowledge that you are surrounded by people as smart as you are (if not smarter!) to help solve them.  And while we’re on the subject, Agoda people come from over 65 countries:  It’s an incredible technical creative melting pot.  </w:t>
      </w:r>
    </w:p>
    <w:p w:rsidR="0058061D" w:rsidRPr="0058061D" w:rsidRDefault="0058061D" w:rsidP="0058061D">
      <w:pPr>
        <w:shd w:val="clear" w:color="auto" w:fill="FFFFFF"/>
        <w:spacing w:before="100" w:beforeAutospacing="1" w:after="100" w:afterAutospacing="1" w:line="240" w:lineRule="auto"/>
        <w:jc w:val="both"/>
        <w:rPr>
          <w:rFonts w:eastAsia="Times New Roman" w:cs="Arial"/>
          <w:sz w:val="20"/>
          <w:szCs w:val="20"/>
        </w:rPr>
      </w:pPr>
      <w:r w:rsidRPr="0058061D">
        <w:rPr>
          <w:rFonts w:eastAsia="Times New Roman" w:cs="Arial"/>
          <w:sz w:val="20"/>
          <w:szCs w:val="20"/>
        </w:rPr>
        <w:t>Technology is not just what we do – it’s at the heart of who we are.  We put cutting-edge technology in your hands so you can help us change the way people run their lives. We want you to come here so they can get there – and get your career going places, too.</w:t>
      </w:r>
    </w:p>
    <w:p w:rsidR="0058061D" w:rsidRPr="0058061D" w:rsidRDefault="0058061D" w:rsidP="0058061D">
      <w:pPr>
        <w:shd w:val="clear" w:color="auto" w:fill="FFFFFF"/>
        <w:spacing w:before="100" w:beforeAutospacing="1" w:after="100" w:afterAutospacing="1" w:line="240" w:lineRule="auto"/>
        <w:jc w:val="both"/>
        <w:rPr>
          <w:rFonts w:eastAsia="Times New Roman" w:cs="Arial"/>
          <w:sz w:val="20"/>
          <w:szCs w:val="20"/>
        </w:rPr>
      </w:pPr>
      <w:r w:rsidRPr="0058061D">
        <w:rPr>
          <w:rFonts w:eastAsia="Times New Roman" w:cs="Arial"/>
          <w:sz w:val="20"/>
          <w:szCs w:val="20"/>
        </w:rPr>
        <w:t>Maintaining this growth requires an incredible amount of data, a superior IT infrastructure, and world class talent to bring it all together.</w:t>
      </w:r>
      <w:ins w:id="8" w:author="Hannah Mansour" w:date="2016-05-11T10:30:00Z">
        <w:r w:rsidR="006C2CBF">
          <w:rPr>
            <w:rFonts w:eastAsia="Times New Roman" w:cs="Arial"/>
            <w:sz w:val="20"/>
            <w:szCs w:val="20"/>
          </w:rPr>
          <w:t xml:space="preserve"> </w:t>
        </w:r>
      </w:ins>
    </w:p>
    <w:p w:rsidR="0058061D" w:rsidRPr="0058061D" w:rsidRDefault="0058061D" w:rsidP="0058061D">
      <w:pPr>
        <w:shd w:val="clear" w:color="auto" w:fill="FFFFFF"/>
        <w:spacing w:before="100" w:beforeAutospacing="1" w:after="100" w:afterAutospacing="1" w:line="240" w:lineRule="auto"/>
        <w:jc w:val="both"/>
        <w:rPr>
          <w:rFonts w:eastAsia="Times New Roman" w:cs="Arial"/>
          <w:sz w:val="20"/>
          <w:szCs w:val="20"/>
        </w:rPr>
      </w:pPr>
      <w:r w:rsidRPr="0058061D">
        <w:rPr>
          <w:rFonts w:eastAsia="Times New Roman" w:cs="Arial"/>
          <w:sz w:val="20"/>
          <w:szCs w:val="20"/>
        </w:rPr>
        <w:t>We are looking for Data Scientists to join our technology team at Agoda</w:t>
      </w:r>
    </w:p>
    <w:p w:rsidR="0058061D" w:rsidRPr="0058061D" w:rsidRDefault="0058061D" w:rsidP="0058061D">
      <w:pPr>
        <w:numPr>
          <w:ilvl w:val="0"/>
          <w:numId w:val="4"/>
        </w:numPr>
        <w:shd w:val="clear" w:color="auto" w:fill="FFFFFF"/>
        <w:spacing w:before="100" w:beforeAutospacing="1" w:after="100" w:afterAutospacing="1" w:line="240" w:lineRule="auto"/>
        <w:ind w:left="1200" w:firstLine="0"/>
        <w:jc w:val="both"/>
        <w:rPr>
          <w:rFonts w:eastAsia="Times New Roman" w:cs="Arial"/>
          <w:sz w:val="20"/>
          <w:szCs w:val="20"/>
        </w:rPr>
      </w:pPr>
      <w:r w:rsidRPr="0058061D">
        <w:rPr>
          <w:rFonts w:eastAsia="Times New Roman" w:cs="Arial"/>
          <w:sz w:val="20"/>
          <w:szCs w:val="20"/>
        </w:rPr>
        <w:t xml:space="preserve">Work with the business domains to help shape the right questions </w:t>
      </w:r>
    </w:p>
    <w:p w:rsidR="0058061D" w:rsidRPr="0058061D" w:rsidRDefault="0058061D" w:rsidP="0058061D">
      <w:pPr>
        <w:numPr>
          <w:ilvl w:val="0"/>
          <w:numId w:val="4"/>
        </w:numPr>
        <w:shd w:val="clear" w:color="auto" w:fill="FFFFFF"/>
        <w:spacing w:before="100" w:beforeAutospacing="1" w:after="100" w:afterAutospacing="1" w:line="240" w:lineRule="auto"/>
        <w:ind w:left="1200" w:firstLine="0"/>
        <w:jc w:val="both"/>
        <w:rPr>
          <w:rFonts w:eastAsia="Times New Roman" w:cs="Arial"/>
          <w:sz w:val="20"/>
          <w:szCs w:val="20"/>
        </w:rPr>
      </w:pPr>
      <w:r w:rsidRPr="0058061D">
        <w:rPr>
          <w:rFonts w:eastAsia="Times New Roman" w:cs="Arial"/>
          <w:sz w:val="20"/>
          <w:szCs w:val="20"/>
        </w:rPr>
        <w:t xml:space="preserve">Develop predictive models and algorithms to support business decisions </w:t>
      </w:r>
    </w:p>
    <w:p w:rsidR="0058061D" w:rsidRPr="0058061D" w:rsidRDefault="0058061D" w:rsidP="0058061D">
      <w:pPr>
        <w:numPr>
          <w:ilvl w:val="0"/>
          <w:numId w:val="4"/>
        </w:numPr>
        <w:shd w:val="clear" w:color="auto" w:fill="FFFFFF"/>
        <w:spacing w:before="100" w:beforeAutospacing="1" w:after="100" w:afterAutospacing="1" w:line="240" w:lineRule="auto"/>
        <w:ind w:left="1200" w:firstLine="0"/>
        <w:jc w:val="both"/>
        <w:rPr>
          <w:rFonts w:eastAsia="Times New Roman" w:cs="Arial"/>
          <w:sz w:val="20"/>
          <w:szCs w:val="20"/>
        </w:rPr>
      </w:pPr>
      <w:r w:rsidRPr="0058061D">
        <w:rPr>
          <w:rFonts w:eastAsia="Times New Roman" w:cs="Arial"/>
          <w:sz w:val="20"/>
          <w:szCs w:val="20"/>
        </w:rPr>
        <w:t xml:space="preserve">Mine our large &amp; growing volumes of data to find actionable insights to drive ongoing improvements </w:t>
      </w:r>
    </w:p>
    <w:p w:rsidR="0058061D" w:rsidRPr="0058061D" w:rsidRDefault="0058061D" w:rsidP="0058061D">
      <w:pPr>
        <w:shd w:val="clear" w:color="auto" w:fill="FFFFFF"/>
        <w:spacing w:before="225" w:after="0" w:line="240" w:lineRule="auto"/>
        <w:rPr>
          <w:rFonts w:eastAsia="Times New Roman" w:cs="Arial"/>
          <w:b/>
          <w:bCs/>
          <w:sz w:val="20"/>
          <w:szCs w:val="20"/>
          <w:u w:val="single"/>
        </w:rPr>
      </w:pPr>
      <w:r w:rsidRPr="0058061D">
        <w:rPr>
          <w:rFonts w:eastAsia="Times New Roman" w:cs="Arial"/>
          <w:b/>
          <w:bCs/>
          <w:sz w:val="20"/>
          <w:szCs w:val="20"/>
          <w:u w:val="single"/>
        </w:rPr>
        <w:t xml:space="preserve">Required Skills </w:t>
      </w:r>
    </w:p>
    <w:p w:rsidR="0058061D" w:rsidRPr="0058061D" w:rsidRDefault="0058061D" w:rsidP="0058061D">
      <w:pPr>
        <w:shd w:val="clear" w:color="auto" w:fill="FFFFFF"/>
        <w:spacing w:before="100" w:beforeAutospacing="1" w:after="100" w:afterAutospacing="1" w:line="240" w:lineRule="auto"/>
        <w:jc w:val="both"/>
        <w:rPr>
          <w:rFonts w:eastAsia="Times New Roman" w:cs="Arial"/>
          <w:sz w:val="20"/>
          <w:szCs w:val="20"/>
        </w:rPr>
      </w:pPr>
      <w:r w:rsidRPr="0058061D">
        <w:rPr>
          <w:rFonts w:eastAsia="Times New Roman" w:cs="Arial"/>
          <w:sz w:val="20"/>
          <w:szCs w:val="20"/>
        </w:rPr>
        <w:t xml:space="preserve">Do you have what it takes? </w:t>
      </w:r>
    </w:p>
    <w:p w:rsidR="006A4BBB" w:rsidRPr="0058061D" w:rsidRDefault="006A4BBB" w:rsidP="006A4BBB">
      <w:pPr>
        <w:numPr>
          <w:ilvl w:val="0"/>
          <w:numId w:val="5"/>
        </w:numPr>
        <w:shd w:val="clear" w:color="auto" w:fill="FFFFFF"/>
        <w:spacing w:before="100" w:beforeAutospacing="1" w:after="100" w:afterAutospacing="1" w:line="240" w:lineRule="auto"/>
        <w:jc w:val="both"/>
        <w:rPr>
          <w:rFonts w:eastAsia="Times New Roman" w:cs="Arial"/>
          <w:sz w:val="20"/>
          <w:szCs w:val="20"/>
        </w:rPr>
      </w:pPr>
      <w:r w:rsidRPr="0058061D">
        <w:rPr>
          <w:rFonts w:eastAsia="Times New Roman" w:cs="Arial"/>
          <w:sz w:val="20"/>
          <w:szCs w:val="20"/>
        </w:rPr>
        <w:t xml:space="preserve">At least 3 years working as a statistician / analyst / data scientist </w:t>
      </w:r>
    </w:p>
    <w:p w:rsidR="006A4BBB" w:rsidRDefault="006A4BBB" w:rsidP="006A4BBB">
      <w:pPr>
        <w:numPr>
          <w:ilvl w:val="0"/>
          <w:numId w:val="5"/>
        </w:numPr>
        <w:shd w:val="clear" w:color="auto" w:fill="FFFFFF"/>
        <w:spacing w:before="100" w:beforeAutospacing="1" w:after="100" w:afterAutospacing="1" w:line="240" w:lineRule="auto"/>
        <w:jc w:val="both"/>
        <w:rPr>
          <w:ins w:id="9" w:author="Klein, Aviad (Agoda)" w:date="2014-06-11T12:43:00Z"/>
          <w:rFonts w:eastAsia="Times New Roman" w:cs="Arial"/>
          <w:sz w:val="20"/>
          <w:szCs w:val="20"/>
        </w:rPr>
      </w:pPr>
      <w:r w:rsidRPr="0058061D">
        <w:rPr>
          <w:rFonts w:eastAsia="Times New Roman" w:cs="Arial"/>
          <w:sz w:val="20"/>
          <w:szCs w:val="20"/>
        </w:rPr>
        <w:t xml:space="preserve">At least a BSc in Statistics / Economics / Computer Science / Finance </w:t>
      </w:r>
    </w:p>
    <w:p w:rsidR="0009448F" w:rsidRPr="0058061D" w:rsidRDefault="0009448F" w:rsidP="0009448F">
      <w:pPr>
        <w:numPr>
          <w:ilvl w:val="0"/>
          <w:numId w:val="5"/>
        </w:numPr>
        <w:shd w:val="clear" w:color="auto" w:fill="FFFFFF"/>
        <w:spacing w:before="100" w:beforeAutospacing="1" w:after="100" w:afterAutospacing="1" w:line="240" w:lineRule="auto"/>
        <w:jc w:val="both"/>
        <w:rPr>
          <w:rFonts w:eastAsia="Times New Roman" w:cs="Arial"/>
          <w:sz w:val="20"/>
          <w:szCs w:val="20"/>
        </w:rPr>
      </w:pPr>
      <w:ins w:id="10" w:author="Klein, Aviad (Agoda)" w:date="2014-06-11T12:46:00Z">
        <w:r>
          <w:rPr>
            <w:rFonts w:eastAsia="Times New Roman" w:cs="Arial"/>
            <w:sz w:val="20"/>
            <w:szCs w:val="20"/>
          </w:rPr>
          <w:t xml:space="preserve">Good knowledge of what’s </w:t>
        </w:r>
      </w:ins>
      <w:ins w:id="11" w:author="Klein, Aviad (Agoda)" w:date="2014-06-11T12:45:00Z">
        <w:r>
          <w:rPr>
            <w:rFonts w:eastAsia="Times New Roman" w:cs="Arial"/>
            <w:sz w:val="20"/>
            <w:szCs w:val="20"/>
          </w:rPr>
          <w:t>“U</w:t>
        </w:r>
      </w:ins>
      <w:ins w:id="12" w:author="Klein, Aviad (Agoda)" w:date="2014-06-11T12:43:00Z">
        <w:r>
          <w:rPr>
            <w:rFonts w:eastAsia="Times New Roman" w:cs="Arial"/>
            <w:sz w:val="20"/>
            <w:szCs w:val="20"/>
          </w:rPr>
          <w:t>nder the hood</w:t>
        </w:r>
      </w:ins>
      <w:ins w:id="13" w:author="Klein, Aviad (Agoda)" w:date="2014-06-11T12:45:00Z">
        <w:r>
          <w:rPr>
            <w:rFonts w:eastAsia="Times New Roman" w:cs="Arial"/>
            <w:sz w:val="20"/>
            <w:szCs w:val="20"/>
          </w:rPr>
          <w:t xml:space="preserve">” </w:t>
        </w:r>
      </w:ins>
      <w:ins w:id="14" w:author="Klein, Aviad (Agoda)" w:date="2014-06-11T12:43:00Z">
        <w:r>
          <w:rPr>
            <w:rFonts w:eastAsia="Times New Roman" w:cs="Arial"/>
            <w:sz w:val="20"/>
            <w:szCs w:val="20"/>
          </w:rPr>
          <w:t>of statistical methods</w:t>
        </w:r>
      </w:ins>
      <w:ins w:id="15" w:author="Klein, Aviad (Agoda)" w:date="2014-06-11T12:44:00Z">
        <w:r>
          <w:rPr>
            <w:rFonts w:eastAsia="Times New Roman" w:cs="Arial"/>
            <w:sz w:val="20"/>
            <w:szCs w:val="20"/>
          </w:rPr>
          <w:t>.</w:t>
        </w:r>
      </w:ins>
    </w:p>
    <w:p w:rsidR="006A4BBB" w:rsidRPr="0058061D" w:rsidRDefault="006A4BBB" w:rsidP="006A4BBB">
      <w:pPr>
        <w:numPr>
          <w:ilvl w:val="0"/>
          <w:numId w:val="5"/>
        </w:numPr>
        <w:shd w:val="clear" w:color="auto" w:fill="FFFFFF"/>
        <w:spacing w:before="100" w:beforeAutospacing="1" w:after="100" w:afterAutospacing="1" w:line="240" w:lineRule="auto"/>
        <w:jc w:val="both"/>
        <w:rPr>
          <w:rFonts w:eastAsia="Times New Roman" w:cs="Arial"/>
          <w:sz w:val="20"/>
          <w:szCs w:val="20"/>
        </w:rPr>
      </w:pPr>
      <w:r w:rsidRPr="0058061D">
        <w:rPr>
          <w:rFonts w:eastAsia="Times New Roman" w:cs="Arial"/>
          <w:sz w:val="20"/>
          <w:szCs w:val="20"/>
        </w:rPr>
        <w:t xml:space="preserve">Good knowledge of SQL </w:t>
      </w:r>
    </w:p>
    <w:p w:rsidR="006A4BBB" w:rsidRPr="0058061D" w:rsidRDefault="006A4BBB" w:rsidP="006A4BBB">
      <w:pPr>
        <w:numPr>
          <w:ilvl w:val="0"/>
          <w:numId w:val="5"/>
        </w:numPr>
        <w:shd w:val="clear" w:color="auto" w:fill="FFFFFF"/>
        <w:spacing w:before="100" w:beforeAutospacing="1" w:after="100" w:afterAutospacing="1" w:line="240" w:lineRule="auto"/>
        <w:jc w:val="both"/>
        <w:rPr>
          <w:rFonts w:eastAsia="Times New Roman" w:cs="Arial"/>
          <w:sz w:val="20"/>
          <w:szCs w:val="20"/>
        </w:rPr>
      </w:pPr>
      <w:r w:rsidRPr="0058061D">
        <w:rPr>
          <w:rFonts w:eastAsia="Times New Roman" w:cs="Arial"/>
          <w:sz w:val="20"/>
          <w:szCs w:val="20"/>
        </w:rPr>
        <w:t xml:space="preserve">Proficiency in at least 1 scripting/programming language (Python/Perl/Java) </w:t>
      </w:r>
    </w:p>
    <w:p w:rsidR="006A4BBB" w:rsidRDefault="006A4BBB" w:rsidP="006A4BBB">
      <w:pPr>
        <w:numPr>
          <w:ilvl w:val="0"/>
          <w:numId w:val="5"/>
        </w:numPr>
        <w:shd w:val="clear" w:color="auto" w:fill="FFFFFF"/>
        <w:spacing w:before="100" w:beforeAutospacing="1" w:after="100" w:afterAutospacing="1" w:line="240" w:lineRule="auto"/>
        <w:jc w:val="both"/>
        <w:rPr>
          <w:rFonts w:eastAsia="Times New Roman" w:cs="Arial"/>
          <w:sz w:val="20"/>
          <w:szCs w:val="20"/>
        </w:rPr>
      </w:pPr>
      <w:r w:rsidRPr="0058061D">
        <w:rPr>
          <w:rFonts w:eastAsia="Times New Roman" w:cs="Arial"/>
          <w:sz w:val="20"/>
          <w:szCs w:val="20"/>
        </w:rPr>
        <w:t xml:space="preserve">Mastery of a statistical software environment such as R </w:t>
      </w:r>
    </w:p>
    <w:p w:rsidR="006A4BBB" w:rsidRDefault="0058061D" w:rsidP="006A4BBB">
      <w:pPr>
        <w:numPr>
          <w:ilvl w:val="0"/>
          <w:numId w:val="5"/>
        </w:numPr>
        <w:shd w:val="clear" w:color="auto" w:fill="FFFFFF"/>
        <w:spacing w:before="100" w:beforeAutospacing="1" w:after="100" w:afterAutospacing="1" w:line="240" w:lineRule="auto"/>
        <w:jc w:val="both"/>
        <w:rPr>
          <w:rFonts w:eastAsia="Times New Roman" w:cs="Arial"/>
          <w:sz w:val="20"/>
          <w:szCs w:val="20"/>
        </w:rPr>
      </w:pPr>
      <w:r w:rsidRPr="006A4BBB">
        <w:rPr>
          <w:rFonts w:eastAsia="Times New Roman" w:cs="Arial"/>
          <w:sz w:val="20"/>
          <w:szCs w:val="20"/>
        </w:rPr>
        <w:t xml:space="preserve">A strong desire to learn </w:t>
      </w:r>
      <w:bookmarkStart w:id="16" w:name="_GoBack"/>
      <w:bookmarkEnd w:id="16"/>
    </w:p>
    <w:p w:rsidR="006A4BBB" w:rsidRDefault="0058061D" w:rsidP="006A4BBB">
      <w:pPr>
        <w:numPr>
          <w:ilvl w:val="0"/>
          <w:numId w:val="5"/>
        </w:numPr>
        <w:shd w:val="clear" w:color="auto" w:fill="FFFFFF"/>
        <w:spacing w:before="100" w:beforeAutospacing="1" w:after="100" w:afterAutospacing="1" w:line="240" w:lineRule="auto"/>
        <w:jc w:val="both"/>
        <w:rPr>
          <w:rFonts w:eastAsia="Times New Roman" w:cs="Arial"/>
          <w:sz w:val="20"/>
          <w:szCs w:val="20"/>
        </w:rPr>
      </w:pPr>
      <w:r w:rsidRPr="006A4BBB">
        <w:rPr>
          <w:rFonts w:eastAsia="Times New Roman" w:cs="Arial"/>
          <w:sz w:val="20"/>
          <w:szCs w:val="20"/>
        </w:rPr>
        <w:t xml:space="preserve">The desire to keep up with the latest technologies and stay ahead of the curve </w:t>
      </w:r>
    </w:p>
    <w:p w:rsidR="006A4BBB" w:rsidRDefault="0058061D" w:rsidP="006A4BBB">
      <w:pPr>
        <w:numPr>
          <w:ilvl w:val="0"/>
          <w:numId w:val="5"/>
        </w:numPr>
        <w:shd w:val="clear" w:color="auto" w:fill="FFFFFF"/>
        <w:spacing w:before="100" w:beforeAutospacing="1" w:after="100" w:afterAutospacing="1" w:line="240" w:lineRule="auto"/>
        <w:jc w:val="both"/>
        <w:rPr>
          <w:rFonts w:eastAsia="Times New Roman" w:cs="Arial"/>
          <w:sz w:val="20"/>
          <w:szCs w:val="20"/>
        </w:rPr>
      </w:pPr>
      <w:r w:rsidRPr="006A4BBB">
        <w:rPr>
          <w:rFonts w:eastAsia="Times New Roman" w:cs="Arial"/>
          <w:sz w:val="20"/>
          <w:szCs w:val="20"/>
        </w:rPr>
        <w:t xml:space="preserve">Great communication and interpersonal skills; a good sense of humor is always a plus </w:t>
      </w:r>
    </w:p>
    <w:p w:rsidR="006A4BBB" w:rsidRDefault="0058061D" w:rsidP="006A4BBB">
      <w:pPr>
        <w:numPr>
          <w:ilvl w:val="0"/>
          <w:numId w:val="5"/>
        </w:numPr>
        <w:shd w:val="clear" w:color="auto" w:fill="FFFFFF"/>
        <w:spacing w:before="100" w:beforeAutospacing="1" w:after="100" w:afterAutospacing="1" w:line="240" w:lineRule="auto"/>
        <w:jc w:val="both"/>
        <w:rPr>
          <w:rFonts w:eastAsia="Times New Roman" w:cs="Arial"/>
          <w:sz w:val="20"/>
          <w:szCs w:val="20"/>
        </w:rPr>
      </w:pPr>
      <w:r w:rsidRPr="006A4BBB">
        <w:rPr>
          <w:rFonts w:eastAsia="Times New Roman" w:cs="Arial"/>
          <w:sz w:val="20"/>
          <w:szCs w:val="20"/>
        </w:rPr>
        <w:t xml:space="preserve">Mindset of a team player </w:t>
      </w:r>
    </w:p>
    <w:p w:rsidR="0058061D" w:rsidRPr="006A4BBB" w:rsidDel="003405A1" w:rsidRDefault="0058061D" w:rsidP="006A4BBB">
      <w:pPr>
        <w:numPr>
          <w:ilvl w:val="0"/>
          <w:numId w:val="5"/>
        </w:numPr>
        <w:shd w:val="clear" w:color="auto" w:fill="FFFFFF"/>
        <w:spacing w:before="100" w:beforeAutospacing="1" w:after="100" w:afterAutospacing="1" w:line="240" w:lineRule="auto"/>
        <w:jc w:val="both"/>
        <w:rPr>
          <w:del w:id="17" w:author="Hannah Mansour" w:date="2016-04-15T10:54:00Z"/>
          <w:rFonts w:eastAsia="Times New Roman" w:cs="Arial"/>
          <w:sz w:val="20"/>
          <w:szCs w:val="20"/>
        </w:rPr>
      </w:pPr>
      <w:r w:rsidRPr="006A4BBB">
        <w:rPr>
          <w:rFonts w:eastAsia="Times New Roman" w:cs="Arial"/>
          <w:sz w:val="20"/>
          <w:szCs w:val="20"/>
        </w:rPr>
        <w:t xml:space="preserve">Independent and quick learner </w:t>
      </w:r>
    </w:p>
    <w:p w:rsidR="00AB104B" w:rsidRPr="003405A1" w:rsidDel="003405A1" w:rsidRDefault="00AB104B">
      <w:pPr>
        <w:numPr>
          <w:ilvl w:val="0"/>
          <w:numId w:val="5"/>
        </w:numPr>
        <w:shd w:val="clear" w:color="auto" w:fill="FFFFFF"/>
        <w:spacing w:before="100" w:beforeAutospacing="1" w:after="100" w:afterAutospacing="1" w:line="240" w:lineRule="auto"/>
        <w:jc w:val="both"/>
        <w:rPr>
          <w:del w:id="18" w:author="Hannah Mansour" w:date="2016-04-15T10:54:00Z"/>
          <w:rFonts w:cs="Arial"/>
          <w:color w:val="000000"/>
          <w:sz w:val="20"/>
          <w:szCs w:val="20"/>
          <w:rPrChange w:id="19" w:author="Hannah Mansour" w:date="2016-04-15T10:54:00Z">
            <w:rPr>
              <w:del w:id="20" w:author="Hannah Mansour" w:date="2016-04-15T10:54:00Z"/>
            </w:rPr>
          </w:rPrChange>
        </w:rPr>
        <w:pPrChange w:id="21" w:author="Hannah Mansour" w:date="2016-04-15T10:54:00Z">
          <w:pPr>
            <w:pStyle w:val="NormalWeb"/>
          </w:pPr>
        </w:pPrChange>
      </w:pPr>
    </w:p>
    <w:p w:rsidR="00C4679E" w:rsidRPr="00AB104B" w:rsidRDefault="00C4679E">
      <w:pPr>
        <w:numPr>
          <w:ilvl w:val="0"/>
          <w:numId w:val="5"/>
        </w:numPr>
        <w:shd w:val="clear" w:color="auto" w:fill="FFFFFF"/>
        <w:spacing w:before="100" w:beforeAutospacing="1" w:after="100" w:afterAutospacing="1" w:line="240" w:lineRule="auto"/>
        <w:jc w:val="both"/>
        <w:pPrChange w:id="22" w:author="Hannah Mansour" w:date="2016-04-15T10:54:00Z">
          <w:pPr>
            <w:pStyle w:val="NormalWeb"/>
          </w:pPr>
        </w:pPrChange>
      </w:pPr>
    </w:p>
    <w:sectPr w:rsidR="00C4679E" w:rsidRPr="00AB104B" w:rsidSect="006D5BEB">
      <w:pgSz w:w="12240" w:h="15840"/>
      <w:pgMar w:top="900" w:right="1440" w:bottom="720" w:left="1440" w:header="720" w:footer="720" w:gutter="0"/>
      <w:cols w:space="720"/>
      <w:docGrid w:linePitch="360"/>
      <w:sectPrChange w:id="23" w:author="Klein, Aviad (Agoda)" w:date="2014-06-11T12:47:00Z">
        <w:sectPr w:rsidR="00C4679E" w:rsidRPr="00AB104B" w:rsidSect="006D5BEB">
          <w:pgMar w:top="1440" w:right="1440" w:bottom="1440" w:left="1440" w:header="720" w:footer="720" w:gutter="0"/>
        </w:sectPr>
      </w:sectPrChang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6719" w:rsidRDefault="00186719" w:rsidP="00AB104B">
      <w:pPr>
        <w:spacing w:after="0" w:line="240" w:lineRule="auto"/>
      </w:pPr>
      <w:r>
        <w:separator/>
      </w:r>
    </w:p>
  </w:endnote>
  <w:endnote w:type="continuationSeparator" w:id="0">
    <w:p w:rsidR="00186719" w:rsidRDefault="00186719" w:rsidP="00AB10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6719" w:rsidRDefault="00186719" w:rsidP="00AB104B">
      <w:pPr>
        <w:spacing w:after="0" w:line="240" w:lineRule="auto"/>
      </w:pPr>
      <w:r>
        <w:separator/>
      </w:r>
    </w:p>
  </w:footnote>
  <w:footnote w:type="continuationSeparator" w:id="0">
    <w:p w:rsidR="00186719" w:rsidRDefault="00186719" w:rsidP="00AB104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6A714E"/>
    <w:multiLevelType w:val="multilevel"/>
    <w:tmpl w:val="2A7AE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AF52D57"/>
    <w:multiLevelType w:val="multilevel"/>
    <w:tmpl w:val="60F629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35D5482"/>
    <w:multiLevelType w:val="multilevel"/>
    <w:tmpl w:val="7A58F9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69EB1A78"/>
    <w:multiLevelType w:val="multilevel"/>
    <w:tmpl w:val="31F26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5CC68E8"/>
    <w:multiLevelType w:val="multilevel"/>
    <w:tmpl w:val="A0B234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4"/>
  </w:num>
  <w:num w:numId="3">
    <w:abstractNumId w:val="0"/>
  </w:num>
  <w:num w:numId="4">
    <w:abstractNumId w:val="1"/>
  </w:num>
  <w:num w:numId="5">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Hannah Mansour">
    <w15:presenceInfo w15:providerId="None" w15:userId="Hannah Mansou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04B"/>
    <w:rsid w:val="0009448F"/>
    <w:rsid w:val="0009633D"/>
    <w:rsid w:val="000F6EC2"/>
    <w:rsid w:val="00180495"/>
    <w:rsid w:val="00186719"/>
    <w:rsid w:val="00304453"/>
    <w:rsid w:val="003405A1"/>
    <w:rsid w:val="003E121A"/>
    <w:rsid w:val="003E19A8"/>
    <w:rsid w:val="0058061D"/>
    <w:rsid w:val="006A4BBB"/>
    <w:rsid w:val="006C2CBF"/>
    <w:rsid w:val="006D5BEB"/>
    <w:rsid w:val="00734951"/>
    <w:rsid w:val="00784F6D"/>
    <w:rsid w:val="007B1E0A"/>
    <w:rsid w:val="00854E56"/>
    <w:rsid w:val="009B0099"/>
    <w:rsid w:val="00AB104B"/>
    <w:rsid w:val="00C4679E"/>
    <w:rsid w:val="00CF0F6C"/>
    <w:rsid w:val="00EB700A"/>
    <w:rsid w:val="00EC24E3"/>
    <w:rsid w:val="00F654E3"/>
    <w:rsid w:val="00F71E0D"/>
    <w:rsid w:val="00F9124C"/>
    <w:rsid w:val="00FB0509"/>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845E011-93C1-4466-B8A0-F46DAAD18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AB104B"/>
    <w:pPr>
      <w:spacing w:before="15" w:after="15"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B104B"/>
    <w:rPr>
      <w:b/>
      <w:bCs/>
    </w:rPr>
  </w:style>
  <w:style w:type="paragraph" w:styleId="Header">
    <w:name w:val="header"/>
    <w:basedOn w:val="Normal"/>
    <w:link w:val="HeaderChar"/>
    <w:uiPriority w:val="99"/>
    <w:unhideWhenUsed/>
    <w:rsid w:val="00AB104B"/>
    <w:pPr>
      <w:tabs>
        <w:tab w:val="center" w:pos="4680"/>
        <w:tab w:val="right" w:pos="9360"/>
      </w:tabs>
      <w:spacing w:after="0" w:line="240" w:lineRule="auto"/>
    </w:pPr>
  </w:style>
  <w:style w:type="character" w:customStyle="1" w:styleId="HeaderChar">
    <w:name w:val="Header Char"/>
    <w:basedOn w:val="DefaultParagraphFont"/>
    <w:link w:val="Header"/>
    <w:uiPriority w:val="99"/>
    <w:rsid w:val="00AB104B"/>
  </w:style>
  <w:style w:type="paragraph" w:styleId="Footer">
    <w:name w:val="footer"/>
    <w:basedOn w:val="Normal"/>
    <w:link w:val="FooterChar"/>
    <w:uiPriority w:val="99"/>
    <w:unhideWhenUsed/>
    <w:rsid w:val="00AB104B"/>
    <w:pPr>
      <w:tabs>
        <w:tab w:val="center" w:pos="4680"/>
        <w:tab w:val="right" w:pos="9360"/>
      </w:tabs>
      <w:spacing w:after="0" w:line="240" w:lineRule="auto"/>
    </w:pPr>
  </w:style>
  <w:style w:type="character" w:customStyle="1" w:styleId="FooterChar">
    <w:name w:val="Footer Char"/>
    <w:basedOn w:val="DefaultParagraphFont"/>
    <w:link w:val="Footer"/>
    <w:uiPriority w:val="99"/>
    <w:rsid w:val="00AB104B"/>
  </w:style>
  <w:style w:type="paragraph" w:styleId="BalloonText">
    <w:name w:val="Balloon Text"/>
    <w:basedOn w:val="Normal"/>
    <w:link w:val="BalloonTextChar"/>
    <w:uiPriority w:val="99"/>
    <w:semiHidden/>
    <w:unhideWhenUsed/>
    <w:rsid w:val="0009448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9448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9145113">
      <w:bodyDiv w:val="1"/>
      <w:marLeft w:val="120"/>
      <w:marRight w:val="120"/>
      <w:marTop w:val="120"/>
      <w:marBottom w:val="120"/>
      <w:divBdr>
        <w:top w:val="none" w:sz="0" w:space="0" w:color="auto"/>
        <w:left w:val="none" w:sz="0" w:space="0" w:color="auto"/>
        <w:bottom w:val="none" w:sz="0" w:space="0" w:color="auto"/>
        <w:right w:val="none" w:sz="0" w:space="0" w:color="auto"/>
      </w:divBdr>
    </w:div>
    <w:div w:id="840119978">
      <w:bodyDiv w:val="1"/>
      <w:marLeft w:val="120"/>
      <w:marRight w:val="120"/>
      <w:marTop w:val="120"/>
      <w:marBottom w:val="120"/>
      <w:divBdr>
        <w:top w:val="none" w:sz="0" w:space="0" w:color="auto"/>
        <w:left w:val="none" w:sz="0" w:space="0" w:color="auto"/>
        <w:bottom w:val="none" w:sz="0" w:space="0" w:color="auto"/>
        <w:right w:val="none" w:sz="0" w:space="0" w:color="auto"/>
      </w:divBdr>
    </w:div>
    <w:div w:id="1409420914">
      <w:bodyDiv w:val="1"/>
      <w:marLeft w:val="120"/>
      <w:marRight w:val="120"/>
      <w:marTop w:val="120"/>
      <w:marBottom w:val="120"/>
      <w:divBdr>
        <w:top w:val="none" w:sz="0" w:space="0" w:color="auto"/>
        <w:left w:val="none" w:sz="0" w:space="0" w:color="auto"/>
        <w:bottom w:val="none" w:sz="0" w:space="0" w:color="auto"/>
        <w:right w:val="none" w:sz="0" w:space="0" w:color="auto"/>
      </w:divBdr>
    </w:div>
    <w:div w:id="1743336258">
      <w:bodyDiv w:val="1"/>
      <w:marLeft w:val="0"/>
      <w:marRight w:val="0"/>
      <w:marTop w:val="0"/>
      <w:marBottom w:val="0"/>
      <w:divBdr>
        <w:top w:val="none" w:sz="0" w:space="0" w:color="auto"/>
        <w:left w:val="none" w:sz="0" w:space="0" w:color="auto"/>
        <w:bottom w:val="none" w:sz="0" w:space="0" w:color="auto"/>
        <w:right w:val="none" w:sz="0" w:space="0" w:color="auto"/>
      </w:divBdr>
      <w:divsChild>
        <w:div w:id="2065137305">
          <w:marLeft w:val="0"/>
          <w:marRight w:val="0"/>
          <w:marTop w:val="150"/>
          <w:marBottom w:val="300"/>
          <w:divBdr>
            <w:top w:val="single" w:sz="2" w:space="0" w:color="666666"/>
            <w:left w:val="single" w:sz="2" w:space="0" w:color="666666"/>
            <w:bottom w:val="single" w:sz="2" w:space="0" w:color="666666"/>
            <w:right w:val="single" w:sz="2" w:space="0" w:color="666666"/>
          </w:divBdr>
          <w:divsChild>
            <w:div w:id="626279846">
              <w:marLeft w:val="0"/>
              <w:marRight w:val="0"/>
              <w:marTop w:val="0"/>
              <w:marBottom w:val="0"/>
              <w:divBdr>
                <w:top w:val="single" w:sz="2" w:space="4" w:color="auto"/>
                <w:left w:val="single" w:sz="2" w:space="0" w:color="auto"/>
                <w:bottom w:val="single" w:sz="2" w:space="4" w:color="auto"/>
                <w:right w:val="single" w:sz="2" w:space="8" w:color="auto"/>
              </w:divBdr>
              <w:divsChild>
                <w:div w:id="19407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6348884">
      <w:bodyDiv w:val="1"/>
      <w:marLeft w:val="120"/>
      <w:marRight w:val="120"/>
      <w:marTop w:val="120"/>
      <w:marBottom w:val="120"/>
      <w:divBdr>
        <w:top w:val="none" w:sz="0" w:space="0" w:color="auto"/>
        <w:left w:val="none" w:sz="0" w:space="0" w:color="auto"/>
        <w:bottom w:val="none" w:sz="0" w:space="0" w:color="auto"/>
        <w:right w:val="none" w:sz="0" w:space="0" w:color="auto"/>
      </w:divBdr>
    </w:div>
    <w:div w:id="1968731404">
      <w:bodyDiv w:val="1"/>
      <w:marLeft w:val="0"/>
      <w:marRight w:val="0"/>
      <w:marTop w:val="0"/>
      <w:marBottom w:val="0"/>
      <w:divBdr>
        <w:top w:val="none" w:sz="0" w:space="0" w:color="auto"/>
        <w:left w:val="none" w:sz="0" w:space="0" w:color="auto"/>
        <w:bottom w:val="none" w:sz="0" w:space="0" w:color="auto"/>
        <w:right w:val="none" w:sz="0" w:space="0" w:color="auto"/>
      </w:divBdr>
      <w:divsChild>
        <w:div w:id="1071462567">
          <w:marLeft w:val="0"/>
          <w:marRight w:val="0"/>
          <w:marTop w:val="150"/>
          <w:marBottom w:val="300"/>
          <w:divBdr>
            <w:top w:val="single" w:sz="2" w:space="0" w:color="666666"/>
            <w:left w:val="single" w:sz="2" w:space="0" w:color="666666"/>
            <w:bottom w:val="single" w:sz="2" w:space="0" w:color="666666"/>
            <w:right w:val="single" w:sz="2" w:space="0" w:color="666666"/>
          </w:divBdr>
          <w:divsChild>
            <w:div w:id="791633231">
              <w:marLeft w:val="0"/>
              <w:marRight w:val="0"/>
              <w:marTop w:val="0"/>
              <w:marBottom w:val="0"/>
              <w:divBdr>
                <w:top w:val="single" w:sz="2" w:space="4" w:color="auto"/>
                <w:left w:val="single" w:sz="2" w:space="0" w:color="auto"/>
                <w:bottom w:val="single" w:sz="2" w:space="4" w:color="auto"/>
                <w:right w:val="single" w:sz="2" w:space="8" w:color="auto"/>
              </w:divBdr>
              <w:divsChild>
                <w:div w:id="1660692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109</TotalTime>
  <Pages>1</Pages>
  <Words>368</Words>
  <Characters>2100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Doran, Louiza (Agoda)</dc:creator>
  <cp:lastModifiedBy>Hannah Mansour</cp:lastModifiedBy>
  <cp:revision>5</cp:revision>
  <dcterms:created xsi:type="dcterms:W3CDTF">2014-06-25T05:36:00Z</dcterms:created>
  <dcterms:modified xsi:type="dcterms:W3CDTF">2016-05-13T16:15:00Z</dcterms:modified>
</cp:coreProperties>
</file>